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1BEC66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w:t>
      </w:r>
      <w:r w:rsidR="000B5862">
        <w:rPr>
          <w:rFonts w:ascii="Verdana" w:hAnsi="Verdana"/>
          <w:sz w:val="16"/>
          <w:szCs w:val="16"/>
          <w:lang w:val="sk-SK" w:eastAsia="cs-CZ"/>
        </w:rPr>
        <w:t>0</w:t>
      </w:r>
      <w:r w:rsidR="00012B32">
        <w:rPr>
          <w:rFonts w:ascii="Verdana" w:hAnsi="Verdana"/>
          <w:sz w:val="16"/>
          <w:szCs w:val="16"/>
          <w:lang w:val="sk-SK" w:eastAsia="cs-CZ"/>
        </w:rPr>
        <w:t>5</w:t>
      </w:r>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08DBD929"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4F8FCFA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2DC86F36"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r w:rsidR="00012B32">
        <w:rPr>
          <w:rFonts w:ascii="Verdana" w:hAnsi="Verdana"/>
          <w:sz w:val="16"/>
          <w:szCs w:val="16"/>
          <w:lang w:val="sk-SK" w:eastAsia="cs-CZ"/>
        </w:rPr>
        <w:t>2</w:t>
      </w:r>
      <w:r w:rsidRPr="0014645C">
        <w:rPr>
          <w:rFonts w:ascii="Verdana" w:hAnsi="Verdana"/>
          <w:sz w:val="16"/>
          <w:szCs w:val="16"/>
          <w:lang w:val="sk-SK" w:eastAsia="cs-CZ"/>
        </w:rPr>
        <w:t>; platnosť od:</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012B32">
        <w:rPr>
          <w:rFonts w:ascii="Verdana" w:hAnsi="Verdana"/>
          <w:sz w:val="16"/>
          <w:szCs w:val="16"/>
          <w:lang w:val="sk-SK" w:eastAsia="cs-CZ"/>
        </w:rPr>
        <w:t>14</w:t>
      </w:r>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0A75F0">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0A75F0">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0A75F0">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0A75F0">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0A75F0">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0A75F0">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0A75F0">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0A75F0">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0A75F0">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0A75F0">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0A75F0">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0A75F0">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0A75F0">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0A75F0">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0A75F0">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0A75F0">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0A75F0">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0A75F0">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0A75F0">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0A75F0">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0A75F0">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0A75F0">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0A75F0">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0A75F0">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0A75F0">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0A75F0">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0A75F0">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0A75F0">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0A75F0">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0A75F0">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0A75F0">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0A75F0">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0A75F0">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0A75F0">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0A75F0">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0A75F0">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0A75F0">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0A75F0">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0A75F0">
          <w:pPr>
            <w:pStyle w:val="Obsah3"/>
            <w:tabs>
              <w:tab w:val="left" w:pos="1702"/>
            </w:tabs>
            <w:rPr>
              <w:rFonts w:ascii="Arial" w:hAnsi="Arial"/>
              <w:noProof/>
              <w:sz w:val="17"/>
              <w:szCs w:val="22"/>
              <w:lang w:val="sk-SK" w:eastAsia="sk-SK"/>
            </w:rPr>
          </w:pPr>
          <w:r>
            <w:fldChar w:fldCharType="begin"/>
          </w:r>
          <w:r>
            <w:instrText xml:space="preserve"> HYPERLINK \l "_Toc334108" </w:instrText>
          </w:r>
          <w:r>
            <w:fldChar w:fldCharType="separate"/>
          </w:r>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ins w:id="1" w:author="Miruška Hrabčáková" w:date="2019-05-14T10:46:00Z">
            <w:r w:rsidR="000E1442">
              <w:rPr>
                <w:rFonts w:ascii="Arial" w:hAnsi="Arial"/>
                <w:noProof/>
                <w:webHidden/>
                <w:sz w:val="17"/>
              </w:rPr>
              <w:t>70</w:t>
            </w:r>
          </w:ins>
          <w:del w:id="2" w:author="Miruška Hrabčáková" w:date="2019-05-14T10:46:00Z">
            <w:r w:rsidR="00E41131" w:rsidDel="000E1442">
              <w:rPr>
                <w:rFonts w:ascii="Arial" w:hAnsi="Arial"/>
                <w:noProof/>
                <w:webHidden/>
                <w:sz w:val="17"/>
              </w:rPr>
              <w:delText>69</w:delText>
            </w:r>
          </w:del>
          <w:r w:rsidR="00102828" w:rsidRPr="00102828">
            <w:rPr>
              <w:rFonts w:ascii="Arial" w:hAnsi="Arial"/>
              <w:noProof/>
              <w:webHidden/>
              <w:sz w:val="17"/>
            </w:rPr>
            <w:fldChar w:fldCharType="end"/>
          </w:r>
          <w:r>
            <w:rPr>
              <w:rFonts w:ascii="Arial" w:hAnsi="Arial"/>
              <w:noProof/>
              <w:sz w:val="17"/>
            </w:rPr>
            <w:fldChar w:fldCharType="end"/>
          </w:r>
        </w:p>
        <w:p w14:paraId="25365370" w14:textId="77777777" w:rsidR="00102828" w:rsidRPr="00102828" w:rsidRDefault="000A75F0">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0A75F0">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0A75F0">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0A75F0">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0A75F0">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0A75F0">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0A75F0">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0A75F0">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0A75F0">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0A75F0">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0A75F0">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0A75F0">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0A75F0">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0A75F0">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0A75F0">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0A75F0">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0A75F0">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3" w:name="_Toc334068"/>
      <w:bookmarkStart w:id="4" w:name="_Toc417648874"/>
      <w:bookmarkStart w:id="5" w:name="_Toc440354963"/>
      <w:bookmarkStart w:id="6" w:name="_Toc440375294"/>
      <w:r w:rsidRPr="0014645C">
        <w:rPr>
          <w:lang w:val="sk-SK"/>
        </w:rPr>
        <w:lastRenderedPageBreak/>
        <w:t>1.</w:t>
      </w:r>
      <w:r w:rsidRPr="0014645C">
        <w:rPr>
          <w:lang w:val="sk-SK"/>
        </w:rPr>
        <w:tab/>
        <w:t>Všeobecné informácie</w:t>
      </w:r>
      <w:bookmarkEnd w:id="3"/>
    </w:p>
    <w:p w14:paraId="58484455" w14:textId="2680354A" w:rsidR="00551D65" w:rsidRPr="0014645C" w:rsidRDefault="00551D65" w:rsidP="00551D65">
      <w:pPr>
        <w:pStyle w:val="Nadpis2"/>
        <w:spacing w:line="480" w:lineRule="auto"/>
        <w:rPr>
          <w:b/>
          <w:lang w:val="sk-SK"/>
        </w:rPr>
      </w:pPr>
      <w:bookmarkStart w:id="7" w:name="_Toc334069"/>
      <w:r w:rsidRPr="0014645C">
        <w:rPr>
          <w:b/>
          <w:lang w:val="sk-SK"/>
        </w:rPr>
        <w:t>1.1</w:t>
      </w:r>
      <w:r w:rsidRPr="0014645C">
        <w:rPr>
          <w:b/>
          <w:lang w:val="sk-SK"/>
        </w:rPr>
        <w:tab/>
        <w:t>Cieľ príručky</w:t>
      </w:r>
      <w:bookmarkEnd w:id="7"/>
    </w:p>
    <w:p w14:paraId="2A81CD13" w14:textId="60406A13" w:rsidR="000867AE" w:rsidRPr="0014645C" w:rsidRDefault="000867AE" w:rsidP="008C2173">
      <w:pPr>
        <w:pStyle w:val="BodyText1"/>
        <w:jc w:val="both"/>
        <w:rPr>
          <w:lang w:val="sk-SK"/>
        </w:rPr>
      </w:pPr>
      <w:bookmarkStart w:id="8" w:name="_Toc417132717"/>
      <w:bookmarkEnd w:id="4"/>
      <w:bookmarkEnd w:id="5"/>
      <w:bookmarkEnd w:id="6"/>
      <w:bookmarkEnd w:id="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9" w:name="_Toc417132480"/>
      <w:bookmarkStart w:id="10" w:name="_Toc417648877"/>
      <w:bookmarkStart w:id="11" w:name="_Toc440354966"/>
      <w:bookmarkStart w:id="12" w:name="_Toc440375297"/>
      <w:bookmarkStart w:id="13" w:name="_Toc458432885"/>
      <w:bookmarkStart w:id="14" w:name="_Toc334070"/>
      <w:r w:rsidRPr="0014645C">
        <w:rPr>
          <w:b/>
          <w:lang w:val="sk-SK"/>
        </w:rPr>
        <w:t>1.2</w:t>
      </w:r>
      <w:r w:rsidRPr="0014645C">
        <w:rPr>
          <w:b/>
          <w:lang w:val="sk-SK"/>
        </w:rPr>
        <w:tab/>
      </w:r>
      <w:r w:rsidR="001918B9" w:rsidRPr="0014645C">
        <w:rPr>
          <w:b/>
          <w:lang w:val="sk-SK"/>
        </w:rPr>
        <w:t>Platnosť príručky</w:t>
      </w:r>
      <w:bookmarkEnd w:id="9"/>
      <w:bookmarkEnd w:id="10"/>
      <w:bookmarkEnd w:id="11"/>
      <w:bookmarkEnd w:id="12"/>
      <w:bookmarkEnd w:id="13"/>
      <w:bookmarkEnd w:id="14"/>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5" w:name="_Toc417132481"/>
      <w:bookmarkStart w:id="16" w:name="_Toc417648878"/>
      <w:bookmarkStart w:id="17" w:name="_Toc440354967"/>
      <w:bookmarkStart w:id="18" w:name="_Toc440375298"/>
      <w:bookmarkStart w:id="19" w:name="_Toc458432886"/>
      <w:bookmarkStart w:id="20" w:name="_Toc334071"/>
      <w:r w:rsidRPr="0014645C">
        <w:rPr>
          <w:b/>
          <w:lang w:val="sk-SK"/>
        </w:rPr>
        <w:t>1.3</w:t>
      </w:r>
      <w:r w:rsidRPr="0014645C">
        <w:rPr>
          <w:b/>
          <w:lang w:val="sk-SK"/>
        </w:rPr>
        <w:tab/>
      </w:r>
      <w:r w:rsidR="00496FE2" w:rsidRPr="0014645C">
        <w:rPr>
          <w:b/>
          <w:lang w:val="sk-SK"/>
        </w:rPr>
        <w:t>Definícia pojmov</w:t>
      </w:r>
      <w:bookmarkEnd w:id="15"/>
      <w:bookmarkEnd w:id="16"/>
      <w:bookmarkEnd w:id="17"/>
      <w:bookmarkEnd w:id="18"/>
      <w:bookmarkEnd w:id="19"/>
      <w:bookmarkEnd w:id="20"/>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21" w:name="_Toc415238392"/>
      <w:bookmarkStart w:id="22" w:name="_Toc415238442"/>
      <w:bookmarkStart w:id="23" w:name="_Toc415238393"/>
      <w:bookmarkStart w:id="24" w:name="_Toc415238443"/>
      <w:bookmarkStart w:id="25" w:name="_Toc415238394"/>
      <w:bookmarkStart w:id="26" w:name="_Toc415238444"/>
      <w:bookmarkStart w:id="27" w:name="_Toc415238395"/>
      <w:bookmarkStart w:id="28" w:name="_Toc415238445"/>
      <w:bookmarkStart w:id="29" w:name="_Toc415238396"/>
      <w:bookmarkStart w:id="30" w:name="_Toc415238446"/>
      <w:bookmarkStart w:id="31" w:name="_Toc415238397"/>
      <w:bookmarkStart w:id="32" w:name="_Toc415238447"/>
      <w:bookmarkStart w:id="33" w:name="_Toc410400239"/>
      <w:bookmarkStart w:id="34" w:name="_Toc417132482"/>
      <w:bookmarkStart w:id="35" w:name="_Toc417648879"/>
      <w:bookmarkStart w:id="36" w:name="_Toc440354968"/>
      <w:bookmarkStart w:id="37" w:name="_Toc440375299"/>
      <w:bookmarkStart w:id="38" w:name="_Toc458432887"/>
      <w:bookmarkStart w:id="39" w:name="_Toc334072"/>
      <w:bookmarkEnd w:id="21"/>
      <w:bookmarkEnd w:id="22"/>
      <w:bookmarkEnd w:id="23"/>
      <w:bookmarkEnd w:id="24"/>
      <w:bookmarkEnd w:id="25"/>
      <w:bookmarkEnd w:id="26"/>
      <w:bookmarkEnd w:id="27"/>
      <w:bookmarkEnd w:id="28"/>
      <w:bookmarkEnd w:id="29"/>
      <w:bookmarkEnd w:id="30"/>
      <w:bookmarkEnd w:id="31"/>
      <w:bookmarkEnd w:id="32"/>
      <w:r w:rsidRPr="0014645C">
        <w:rPr>
          <w:b/>
          <w:lang w:val="sk-SK"/>
        </w:rPr>
        <w:t>1.4</w:t>
      </w:r>
      <w:r w:rsidRPr="0014645C">
        <w:rPr>
          <w:b/>
          <w:lang w:val="sk-SK"/>
        </w:rPr>
        <w:tab/>
      </w:r>
      <w:r w:rsidR="001E7A3C" w:rsidRPr="0014645C">
        <w:rPr>
          <w:b/>
          <w:lang w:val="sk-SK"/>
        </w:rPr>
        <w:t>Použité skratky</w:t>
      </w:r>
      <w:bookmarkEnd w:id="33"/>
      <w:bookmarkEnd w:id="34"/>
      <w:bookmarkEnd w:id="35"/>
      <w:bookmarkEnd w:id="36"/>
      <w:bookmarkEnd w:id="37"/>
      <w:bookmarkEnd w:id="38"/>
      <w:bookmarkEnd w:id="39"/>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40" w:name="_Toc440354969"/>
      <w:bookmarkStart w:id="41" w:name="_Toc440375300"/>
      <w:bookmarkStart w:id="42" w:name="_Toc458432888"/>
      <w:bookmarkStart w:id="43"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40"/>
      <w:bookmarkEnd w:id="41"/>
      <w:bookmarkEnd w:id="42"/>
      <w:bookmarkEnd w:id="43"/>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4" w:name="_Toc418001210"/>
      <w:bookmarkStart w:id="45" w:name="_Toc418003035"/>
      <w:bookmarkStart w:id="46" w:name="_Toc418001211"/>
      <w:bookmarkStart w:id="47" w:name="_Toc418003036"/>
      <w:bookmarkStart w:id="48" w:name="_Toc440354970"/>
      <w:bookmarkStart w:id="49" w:name="_Toc440375301"/>
      <w:bookmarkStart w:id="50" w:name="_Toc458432889"/>
      <w:bookmarkStart w:id="51" w:name="_Toc334074"/>
      <w:bookmarkEnd w:id="44"/>
      <w:bookmarkEnd w:id="45"/>
      <w:bookmarkEnd w:id="46"/>
      <w:bookmarkEnd w:id="47"/>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8"/>
      <w:bookmarkEnd w:id="49"/>
      <w:bookmarkEnd w:id="50"/>
      <w:bookmarkEnd w:id="51"/>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52" w:name="_Toc418001213"/>
      <w:bookmarkStart w:id="53" w:name="_Toc418003038"/>
      <w:bookmarkStart w:id="54" w:name="_Toc440354971"/>
      <w:bookmarkStart w:id="55" w:name="_Toc440375302"/>
      <w:bookmarkStart w:id="56" w:name="_Toc458432890"/>
      <w:bookmarkStart w:id="57" w:name="_Toc334075"/>
      <w:bookmarkEnd w:id="52"/>
      <w:bookmarkEnd w:id="53"/>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4"/>
      <w:bookmarkEnd w:id="55"/>
      <w:bookmarkEnd w:id="56"/>
      <w:bookmarkEnd w:id="57"/>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8" w:name="_Toc418001215"/>
      <w:bookmarkStart w:id="59" w:name="_Toc418003040"/>
      <w:bookmarkStart w:id="60" w:name="_Toc410400240"/>
      <w:bookmarkStart w:id="61" w:name="_Toc417132483"/>
      <w:bookmarkStart w:id="62" w:name="_Toc417648880"/>
      <w:bookmarkStart w:id="63" w:name="_Toc440354972"/>
      <w:bookmarkStart w:id="64" w:name="_Toc440375303"/>
      <w:bookmarkStart w:id="65" w:name="_Toc458432891"/>
      <w:bookmarkStart w:id="66" w:name="_Toc334076"/>
      <w:bookmarkEnd w:id="58"/>
      <w:bookmarkEnd w:id="59"/>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60"/>
      <w:r w:rsidR="002B3DE0" w:rsidRPr="0014645C">
        <w:rPr>
          <w:i w:val="0"/>
          <w:lang w:val="sk-SK"/>
        </w:rPr>
        <w:t>príspevku</w:t>
      </w:r>
      <w:bookmarkEnd w:id="61"/>
      <w:bookmarkEnd w:id="62"/>
      <w:bookmarkEnd w:id="63"/>
      <w:bookmarkEnd w:id="64"/>
      <w:bookmarkEnd w:id="65"/>
      <w:bookmarkEnd w:id="66"/>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7" w:name="_Toc417132484"/>
      <w:bookmarkStart w:id="68" w:name="_Toc417648881"/>
      <w:bookmarkStart w:id="69" w:name="_Toc440354973"/>
      <w:bookmarkStart w:id="70" w:name="_Toc440375304"/>
      <w:bookmarkStart w:id="71" w:name="_Toc458432892"/>
      <w:bookmarkStart w:id="72" w:name="_Toc334077"/>
      <w:bookmarkStart w:id="73" w:name="_Toc413652662"/>
      <w:bookmarkStart w:id="74" w:name="_Toc413680802"/>
      <w:bookmarkStart w:id="75" w:name="_Toc413681974"/>
      <w:bookmarkStart w:id="76" w:name="_Toc413682307"/>
      <w:bookmarkStart w:id="77"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7"/>
      <w:bookmarkEnd w:id="68"/>
      <w:bookmarkEnd w:id="69"/>
      <w:bookmarkEnd w:id="70"/>
      <w:bookmarkEnd w:id="71"/>
      <w:bookmarkEnd w:id="72"/>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8" w:name="_Toc458432893"/>
      <w:bookmarkStart w:id="79" w:name="_Toc334078"/>
      <w:bookmarkEnd w:id="73"/>
      <w:bookmarkEnd w:id="74"/>
      <w:bookmarkEnd w:id="75"/>
      <w:bookmarkEnd w:id="76"/>
      <w:bookmarkEnd w:id="77"/>
      <w:r w:rsidRPr="0014645C">
        <w:rPr>
          <w:b/>
          <w:lang w:val="sk-SK"/>
        </w:rPr>
        <w:t>2.2</w:t>
      </w:r>
      <w:r w:rsidR="007708E2" w:rsidRPr="0014645C">
        <w:rPr>
          <w:b/>
          <w:lang w:val="sk-SK"/>
        </w:rPr>
        <w:tab/>
      </w:r>
      <w:bookmarkStart w:id="80" w:name="_Toc417132485"/>
      <w:bookmarkStart w:id="81" w:name="_Toc417648882"/>
      <w:bookmarkStart w:id="82" w:name="_Toc440354974"/>
      <w:bookmarkStart w:id="83" w:name="_Toc440375305"/>
      <w:r w:rsidR="002B3DE0" w:rsidRPr="0014645C">
        <w:rPr>
          <w:b/>
          <w:lang w:val="sk-SK"/>
        </w:rPr>
        <w:t>Oprávnenosť partnera</w:t>
      </w:r>
      <w:bookmarkEnd w:id="78"/>
      <w:bookmarkEnd w:id="79"/>
      <w:bookmarkEnd w:id="80"/>
      <w:bookmarkEnd w:id="81"/>
      <w:bookmarkEnd w:id="82"/>
      <w:bookmarkEnd w:id="83"/>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4" w:name="_Toc410400241"/>
      <w:bookmarkStart w:id="85" w:name="_Toc417132486"/>
      <w:bookmarkStart w:id="86" w:name="_Toc417648883"/>
      <w:bookmarkStart w:id="87" w:name="_Toc440354975"/>
      <w:bookmarkStart w:id="88" w:name="_Toc440375306"/>
      <w:bookmarkStart w:id="89" w:name="_Toc458432894"/>
    </w:p>
    <w:p w14:paraId="15B0CC12" w14:textId="55513C19" w:rsidR="007F474D" w:rsidRPr="0014645C" w:rsidRDefault="003E4A99" w:rsidP="000F423E">
      <w:pPr>
        <w:pStyle w:val="Nadpis2"/>
        <w:spacing w:line="480" w:lineRule="auto"/>
        <w:rPr>
          <w:b/>
          <w:lang w:val="sk-SK"/>
        </w:rPr>
      </w:pPr>
      <w:bookmarkStart w:id="90"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4"/>
      <w:bookmarkEnd w:id="85"/>
      <w:r w:rsidR="00402875" w:rsidRPr="0014645C">
        <w:rPr>
          <w:b/>
          <w:lang w:val="sk-SK"/>
        </w:rPr>
        <w:t xml:space="preserve"> realizácie projektu</w:t>
      </w:r>
      <w:bookmarkEnd w:id="86"/>
      <w:bookmarkEnd w:id="87"/>
      <w:bookmarkEnd w:id="88"/>
      <w:bookmarkEnd w:id="89"/>
      <w:bookmarkEnd w:id="90"/>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91" w:name="_Toc417132487"/>
      <w:bookmarkStart w:id="92" w:name="_Toc417648884"/>
      <w:bookmarkStart w:id="93" w:name="_Toc440354976"/>
      <w:bookmarkStart w:id="94" w:name="_Toc440375307"/>
      <w:bookmarkStart w:id="95" w:name="_Toc458432895"/>
      <w:bookmarkStart w:id="96" w:name="_Toc410400242"/>
    </w:p>
    <w:p w14:paraId="15B0CC15" w14:textId="287B7029" w:rsidR="00C85E20" w:rsidRPr="0014645C" w:rsidRDefault="003E4A99" w:rsidP="00112D17">
      <w:pPr>
        <w:pStyle w:val="Nadpis2"/>
        <w:spacing w:line="480" w:lineRule="auto"/>
        <w:rPr>
          <w:b/>
          <w:lang w:val="sk-SK"/>
        </w:rPr>
      </w:pPr>
      <w:bookmarkStart w:id="97"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91"/>
      <w:r w:rsidR="00387FBA" w:rsidRPr="0014645C">
        <w:rPr>
          <w:b/>
          <w:lang w:val="sk-SK"/>
        </w:rPr>
        <w:t>projektu</w:t>
      </w:r>
      <w:bookmarkEnd w:id="92"/>
      <w:bookmarkEnd w:id="93"/>
      <w:bookmarkEnd w:id="94"/>
      <w:bookmarkEnd w:id="95"/>
      <w:bookmarkEnd w:id="97"/>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6"/>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8" w:name="_Toc410400243"/>
      <w:bookmarkStart w:id="99" w:name="_Toc417132488"/>
      <w:bookmarkStart w:id="100" w:name="_Toc417648885"/>
      <w:bookmarkStart w:id="101" w:name="_Toc440354977"/>
      <w:bookmarkStart w:id="102" w:name="_Toc440375308"/>
      <w:bookmarkStart w:id="103" w:name="_Toc458432896"/>
      <w:bookmarkStart w:id="104"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8"/>
      <w:bookmarkEnd w:id="99"/>
      <w:bookmarkEnd w:id="100"/>
      <w:bookmarkEnd w:id="101"/>
      <w:bookmarkEnd w:id="102"/>
      <w:bookmarkEnd w:id="103"/>
      <w:bookmarkEnd w:id="104"/>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5" w:name="_Toc413832233"/>
      <w:bookmarkStart w:id="106" w:name="_Toc417132489"/>
      <w:bookmarkStart w:id="107" w:name="_Toc417648886"/>
      <w:bookmarkStart w:id="108" w:name="_Toc440354978"/>
      <w:bookmarkStart w:id="109" w:name="_Toc440375309"/>
      <w:bookmarkStart w:id="110"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11"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5"/>
      <w:bookmarkEnd w:id="106"/>
      <w:bookmarkEnd w:id="107"/>
      <w:bookmarkEnd w:id="108"/>
      <w:bookmarkEnd w:id="109"/>
      <w:bookmarkEnd w:id="110"/>
      <w:bookmarkEnd w:id="111"/>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2" w:name="_Toc413832234"/>
      <w:bookmarkStart w:id="113" w:name="_Toc417132490"/>
      <w:bookmarkStart w:id="114" w:name="_Toc417648887"/>
      <w:bookmarkStart w:id="115" w:name="_Toc440354979"/>
      <w:bookmarkStart w:id="116" w:name="_Toc440375310"/>
      <w:bookmarkStart w:id="117"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18"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2"/>
      <w:bookmarkEnd w:id="113"/>
      <w:bookmarkEnd w:id="114"/>
      <w:bookmarkEnd w:id="115"/>
      <w:bookmarkEnd w:id="116"/>
      <w:bookmarkEnd w:id="117"/>
      <w:bookmarkEnd w:id="118"/>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9" w:name="_Toc413832235"/>
      <w:bookmarkStart w:id="120" w:name="_Toc417132491"/>
      <w:bookmarkStart w:id="121" w:name="_Toc417648888"/>
      <w:bookmarkStart w:id="122" w:name="_Toc440354980"/>
      <w:bookmarkStart w:id="123" w:name="_Toc440375311"/>
      <w:bookmarkStart w:id="124" w:name="_Toc458432899"/>
      <w:bookmarkStart w:id="125"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9"/>
      <w:bookmarkEnd w:id="120"/>
      <w:bookmarkEnd w:id="121"/>
      <w:bookmarkEnd w:id="122"/>
      <w:bookmarkEnd w:id="123"/>
      <w:bookmarkEnd w:id="124"/>
      <w:bookmarkEnd w:id="125"/>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6"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7" w:name="_Toc417132492"/>
      <w:bookmarkStart w:id="128" w:name="_Toc417648889"/>
      <w:bookmarkStart w:id="129" w:name="_Toc440354981"/>
      <w:bookmarkStart w:id="130" w:name="_Toc440375312"/>
      <w:bookmarkStart w:id="131"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32"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6"/>
      <w:bookmarkEnd w:id="127"/>
      <w:bookmarkEnd w:id="128"/>
      <w:bookmarkEnd w:id="129"/>
      <w:bookmarkEnd w:id="130"/>
      <w:bookmarkEnd w:id="131"/>
      <w:bookmarkEnd w:id="132"/>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3" w:name="_Toc410400245"/>
      <w:bookmarkStart w:id="134" w:name="_Toc417132493"/>
      <w:bookmarkStart w:id="135" w:name="_Toc417648890"/>
      <w:bookmarkStart w:id="136" w:name="_Toc440354982"/>
      <w:bookmarkStart w:id="137" w:name="_Toc440375313"/>
      <w:bookmarkStart w:id="138" w:name="_Toc458432901"/>
      <w:bookmarkStart w:id="139"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3"/>
      <w:bookmarkEnd w:id="134"/>
      <w:bookmarkEnd w:id="135"/>
      <w:bookmarkEnd w:id="136"/>
      <w:bookmarkEnd w:id="137"/>
      <w:bookmarkEnd w:id="138"/>
      <w:bookmarkEnd w:id="139"/>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40" w:name="_Toc410400250"/>
      <w:bookmarkStart w:id="141" w:name="_Toc417132494"/>
      <w:bookmarkStart w:id="142" w:name="_Toc417648891"/>
      <w:bookmarkStart w:id="143" w:name="_Toc440354983"/>
      <w:bookmarkStart w:id="144" w:name="_Toc440375314"/>
      <w:bookmarkStart w:id="145" w:name="_Toc458432902"/>
    </w:p>
    <w:p w14:paraId="15B0CC86" w14:textId="0CD18E49" w:rsidR="00F3344B" w:rsidRPr="0014645C" w:rsidRDefault="001F1018" w:rsidP="0008366A">
      <w:pPr>
        <w:pStyle w:val="Nadpis2"/>
        <w:spacing w:before="240" w:after="160" w:line="480" w:lineRule="auto"/>
        <w:rPr>
          <w:b/>
          <w:lang w:val="sk-SK"/>
        </w:rPr>
      </w:pPr>
      <w:bookmarkStart w:id="146"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40"/>
      <w:bookmarkEnd w:id="141"/>
      <w:bookmarkEnd w:id="142"/>
      <w:bookmarkEnd w:id="143"/>
      <w:bookmarkEnd w:id="144"/>
      <w:bookmarkEnd w:id="145"/>
      <w:bookmarkEnd w:id="146"/>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7" w:name="_Toc410400251"/>
      <w:bookmarkStart w:id="148" w:name="_Toc417132495"/>
      <w:bookmarkStart w:id="149" w:name="_Toc417648892"/>
      <w:bookmarkStart w:id="150" w:name="_Toc440354984"/>
      <w:bookmarkStart w:id="151" w:name="_Toc440375315"/>
      <w:bookmarkStart w:id="152" w:name="_Toc458432903"/>
      <w:bookmarkStart w:id="153"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7"/>
      <w:bookmarkEnd w:id="148"/>
      <w:bookmarkEnd w:id="149"/>
      <w:bookmarkEnd w:id="150"/>
      <w:bookmarkEnd w:id="151"/>
      <w:bookmarkEnd w:id="152"/>
      <w:bookmarkEnd w:id="153"/>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4" w:name="_Toc334089"/>
      <w:bookmarkStart w:id="155" w:name="_Toc417648893"/>
      <w:bookmarkStart w:id="156" w:name="_Toc440354985"/>
      <w:bookmarkStart w:id="157" w:name="_Toc440375316"/>
      <w:bookmarkStart w:id="158" w:name="_Toc458432904"/>
      <w:bookmarkStart w:id="159" w:name="_Toc410400252"/>
      <w:bookmarkStart w:id="160" w:name="_Toc417132496"/>
      <w:r w:rsidRPr="0014645C">
        <w:rPr>
          <w:b/>
          <w:lang w:val="sk-SK"/>
        </w:rPr>
        <w:t>2.7</w:t>
      </w:r>
      <w:r w:rsidRPr="0014645C">
        <w:rPr>
          <w:b/>
          <w:lang w:val="sk-SK"/>
        </w:rPr>
        <w:tab/>
        <w:t>Kritériá pre výber projektov</w:t>
      </w:r>
      <w:bookmarkEnd w:id="154"/>
    </w:p>
    <w:p w14:paraId="677D3B54" w14:textId="66CACF79" w:rsidR="00E40E44" w:rsidRPr="0014645C" w:rsidRDefault="00E40E44" w:rsidP="005E404C">
      <w:pPr>
        <w:jc w:val="both"/>
        <w:rPr>
          <w:rFonts w:ascii="Arial" w:hAnsi="Arial" w:cs="Arial"/>
          <w:sz w:val="19"/>
          <w:szCs w:val="19"/>
          <w:lang w:val="sk-SK"/>
        </w:rPr>
      </w:pPr>
      <w:bookmarkStart w:id="161" w:name="_Toc440354986"/>
      <w:bookmarkStart w:id="162" w:name="_Toc440375317"/>
      <w:bookmarkEnd w:id="155"/>
      <w:bookmarkEnd w:id="156"/>
      <w:bookmarkEnd w:id="157"/>
      <w:bookmarkEnd w:id="158"/>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61"/>
      <w:bookmarkEnd w:id="162"/>
    </w:p>
    <w:p w14:paraId="0FFFBA58" w14:textId="0C496DD4" w:rsidR="00AA0C4C" w:rsidRPr="0014645C" w:rsidRDefault="001F1018" w:rsidP="0008366A">
      <w:pPr>
        <w:pStyle w:val="Nadpis2"/>
        <w:spacing w:before="240" w:after="160" w:line="480" w:lineRule="auto"/>
        <w:rPr>
          <w:b/>
          <w:lang w:val="sk-SK"/>
        </w:rPr>
      </w:pPr>
      <w:bookmarkStart w:id="163" w:name="_Toc440354987"/>
      <w:bookmarkStart w:id="164" w:name="_Toc440375318"/>
      <w:bookmarkStart w:id="165" w:name="_Toc458432905"/>
      <w:bookmarkStart w:id="166" w:name="_Toc334090"/>
      <w:r w:rsidRPr="0014645C">
        <w:rPr>
          <w:b/>
          <w:lang w:val="sk-SK"/>
        </w:rPr>
        <w:t>2.8</w:t>
      </w:r>
      <w:r w:rsidR="007708E2" w:rsidRPr="0014645C">
        <w:rPr>
          <w:b/>
          <w:lang w:val="sk-SK"/>
        </w:rPr>
        <w:tab/>
      </w:r>
      <w:r w:rsidR="00E40E44" w:rsidRPr="0014645C">
        <w:rPr>
          <w:b/>
          <w:lang w:val="sk-SK"/>
        </w:rPr>
        <w:t>Spôsob financovania projektu</w:t>
      </w:r>
      <w:bookmarkEnd w:id="163"/>
      <w:bookmarkEnd w:id="164"/>
      <w:bookmarkEnd w:id="165"/>
      <w:bookmarkEnd w:id="166"/>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7" w:name="_Toc418001232"/>
      <w:bookmarkStart w:id="168" w:name="_Toc418003057"/>
      <w:bookmarkStart w:id="169" w:name="_Toc417648895"/>
      <w:bookmarkStart w:id="170" w:name="_Toc440354988"/>
      <w:bookmarkStart w:id="171" w:name="_Toc440375319"/>
      <w:bookmarkStart w:id="172" w:name="_Toc458432906"/>
      <w:bookmarkStart w:id="173" w:name="_Toc334091"/>
      <w:bookmarkEnd w:id="167"/>
      <w:bookmarkEnd w:id="168"/>
      <w:r w:rsidRPr="0014645C">
        <w:rPr>
          <w:b/>
          <w:lang w:val="sk-SK"/>
        </w:rPr>
        <w:t>Splnenie podmienok ustanovených v osobitných predpisov</w:t>
      </w:r>
      <w:bookmarkEnd w:id="169"/>
      <w:bookmarkEnd w:id="170"/>
      <w:bookmarkEnd w:id="171"/>
      <w:bookmarkEnd w:id="172"/>
      <w:bookmarkEnd w:id="173"/>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4" w:name="_Toc334092"/>
      <w:bookmarkStart w:id="175" w:name="_Toc417648896"/>
      <w:bookmarkStart w:id="176" w:name="_Toc440354989"/>
      <w:bookmarkStart w:id="177" w:name="_Toc440375320"/>
      <w:bookmarkStart w:id="178" w:name="_Toc458432907"/>
      <w:r w:rsidRPr="0014645C">
        <w:rPr>
          <w:b/>
          <w:color w:val="3C8A2E" w:themeColor="accent5"/>
          <w:sz w:val="24"/>
          <w:szCs w:val="24"/>
          <w:lang w:val="sk-SK"/>
        </w:rPr>
        <w:t>2.9.1 Podmienky týkajúce sa štátnej pomoci a vyplývajúce zo schém štátnej pomoci/pomoc de minimis</w:t>
      </w:r>
      <w:bookmarkEnd w:id="174"/>
    </w:p>
    <w:bookmarkEnd w:id="175"/>
    <w:bookmarkEnd w:id="176"/>
    <w:bookmarkEnd w:id="177"/>
    <w:bookmarkEnd w:id="178"/>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9" w:name="_Toc417648897"/>
      <w:bookmarkStart w:id="180" w:name="_Toc440354990"/>
      <w:bookmarkStart w:id="181" w:name="_Toc440375321"/>
      <w:bookmarkStart w:id="182" w:name="_Toc458432908"/>
      <w:bookmarkStart w:id="183"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9"/>
      <w:bookmarkEnd w:id="180"/>
      <w:bookmarkEnd w:id="181"/>
      <w:bookmarkEnd w:id="182"/>
      <w:bookmarkEnd w:id="183"/>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4"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4"/>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5" w:name="_Toc418001237"/>
      <w:bookmarkStart w:id="186" w:name="_Toc418003062"/>
      <w:bookmarkStart w:id="187" w:name="_Toc334095"/>
      <w:bookmarkStart w:id="188" w:name="_Toc417648901"/>
      <w:bookmarkStart w:id="189" w:name="_Toc440354992"/>
      <w:bookmarkStart w:id="190" w:name="_Toc440375323"/>
      <w:bookmarkStart w:id="191" w:name="_Toc458432910"/>
      <w:bookmarkEnd w:id="185"/>
      <w:bookmarkEnd w:id="186"/>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7"/>
    </w:p>
    <w:p w14:paraId="11536A33" w14:textId="374B89F1" w:rsidR="00957A75" w:rsidRPr="0014645C" w:rsidRDefault="001F1018" w:rsidP="00A72183">
      <w:pPr>
        <w:pStyle w:val="Nadpis2"/>
        <w:spacing w:line="480" w:lineRule="auto"/>
        <w:rPr>
          <w:lang w:val="sk-SK"/>
        </w:rPr>
      </w:pPr>
      <w:bookmarkStart w:id="192"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192"/>
      <w:r w:rsidR="00D41F31" w:rsidRPr="0014645C">
        <w:rPr>
          <w:b/>
          <w:szCs w:val="24"/>
          <w:lang w:val="sk-SK"/>
        </w:rPr>
        <w:t xml:space="preserve"> </w:t>
      </w:r>
      <w:bookmarkStart w:id="193" w:name="_Toc417645451"/>
      <w:bookmarkStart w:id="194" w:name="_Toc417648902"/>
      <w:bookmarkStart w:id="195" w:name="_Toc417649174"/>
      <w:bookmarkStart w:id="196" w:name="_Toc417649565"/>
      <w:bookmarkStart w:id="197" w:name="_Toc417650272"/>
      <w:bookmarkStart w:id="198" w:name="_Toc418001239"/>
      <w:bookmarkStart w:id="199" w:name="_Toc418003064"/>
      <w:bookmarkStart w:id="200" w:name="_Toc440354993"/>
      <w:bookmarkStart w:id="201" w:name="_Toc440355289"/>
      <w:bookmarkStart w:id="202" w:name="_Toc440374932"/>
      <w:bookmarkStart w:id="203" w:name="_Toc440375324"/>
      <w:bookmarkStart w:id="204" w:name="_Toc440375744"/>
      <w:bookmarkStart w:id="205" w:name="_Toc440634416"/>
      <w:bookmarkStart w:id="206" w:name="_Toc458428905"/>
      <w:bookmarkStart w:id="207" w:name="_Toc458432268"/>
      <w:bookmarkStart w:id="208" w:name="_Toc458432815"/>
      <w:bookmarkStart w:id="209" w:name="_Toc458432911"/>
      <w:bookmarkStart w:id="210" w:name="_Toc458514599"/>
      <w:bookmarkStart w:id="211" w:name="_Toc458515663"/>
      <w:bookmarkStart w:id="212" w:name="_Toc417645452"/>
      <w:bookmarkStart w:id="213" w:name="_Toc417648903"/>
      <w:bookmarkStart w:id="214" w:name="_Toc417649175"/>
      <w:bookmarkStart w:id="215" w:name="_Toc417649566"/>
      <w:bookmarkStart w:id="216" w:name="_Toc417650273"/>
      <w:bookmarkStart w:id="217" w:name="_Toc418001240"/>
      <w:bookmarkStart w:id="218" w:name="_Toc418003065"/>
      <w:bookmarkStart w:id="219" w:name="_Toc440354994"/>
      <w:bookmarkStart w:id="220" w:name="_Toc440355290"/>
      <w:bookmarkStart w:id="221" w:name="_Toc440374933"/>
      <w:bookmarkStart w:id="222" w:name="_Toc440375325"/>
      <w:bookmarkStart w:id="223" w:name="_Toc440375745"/>
      <w:bookmarkStart w:id="224" w:name="_Toc440634417"/>
      <w:bookmarkStart w:id="225" w:name="_Toc458428906"/>
      <w:bookmarkStart w:id="226" w:name="_Toc458432269"/>
      <w:bookmarkStart w:id="227" w:name="_Toc458432816"/>
      <w:bookmarkStart w:id="228" w:name="_Toc458432912"/>
      <w:bookmarkStart w:id="229" w:name="_Toc458514600"/>
      <w:bookmarkStart w:id="230" w:name="_Toc458515664"/>
      <w:bookmarkStart w:id="231" w:name="_Toc417645453"/>
      <w:bookmarkStart w:id="232" w:name="_Toc417648904"/>
      <w:bookmarkStart w:id="233" w:name="_Toc417649176"/>
      <w:bookmarkStart w:id="234" w:name="_Toc417649567"/>
      <w:bookmarkStart w:id="235" w:name="_Toc417650274"/>
      <w:bookmarkStart w:id="236" w:name="_Toc418001241"/>
      <w:bookmarkStart w:id="237" w:name="_Toc418003066"/>
      <w:bookmarkStart w:id="238" w:name="_Toc440354995"/>
      <w:bookmarkStart w:id="239" w:name="_Toc440355291"/>
      <w:bookmarkStart w:id="240" w:name="_Toc440374934"/>
      <w:bookmarkStart w:id="241" w:name="_Toc440375326"/>
      <w:bookmarkStart w:id="242" w:name="_Toc440375746"/>
      <w:bookmarkStart w:id="243" w:name="_Toc440634418"/>
      <w:bookmarkStart w:id="244" w:name="_Toc458428907"/>
      <w:bookmarkStart w:id="245" w:name="_Toc458432270"/>
      <w:bookmarkStart w:id="246" w:name="_Toc458432817"/>
      <w:bookmarkStart w:id="247" w:name="_Toc458432913"/>
      <w:bookmarkStart w:id="248" w:name="_Toc458514601"/>
      <w:bookmarkStart w:id="249" w:name="_Toc458515665"/>
      <w:bookmarkStart w:id="250" w:name="_Toc417645454"/>
      <w:bookmarkStart w:id="251" w:name="_Toc417648905"/>
      <w:bookmarkStart w:id="252" w:name="_Toc417649177"/>
      <w:bookmarkStart w:id="253" w:name="_Toc417649568"/>
      <w:bookmarkStart w:id="254" w:name="_Toc417650275"/>
      <w:bookmarkStart w:id="255" w:name="_Toc418001242"/>
      <w:bookmarkStart w:id="256" w:name="_Toc418003067"/>
      <w:bookmarkStart w:id="257" w:name="_Toc440354996"/>
      <w:bookmarkStart w:id="258" w:name="_Toc440355292"/>
      <w:bookmarkStart w:id="259" w:name="_Toc440374935"/>
      <w:bookmarkStart w:id="260" w:name="_Toc440375327"/>
      <w:bookmarkStart w:id="261" w:name="_Toc440375747"/>
      <w:bookmarkStart w:id="262" w:name="_Toc440634419"/>
      <w:bookmarkStart w:id="263" w:name="_Toc458428908"/>
      <w:bookmarkStart w:id="264" w:name="_Toc458432271"/>
      <w:bookmarkStart w:id="265" w:name="_Toc458432818"/>
      <w:bookmarkStart w:id="266" w:name="_Toc458432914"/>
      <w:bookmarkStart w:id="267" w:name="_Toc458514602"/>
      <w:bookmarkStart w:id="268" w:name="_Toc458515666"/>
      <w:bookmarkStart w:id="269" w:name="_Toc417645455"/>
      <w:bookmarkStart w:id="270" w:name="_Toc417648906"/>
      <w:bookmarkStart w:id="271" w:name="_Toc417649178"/>
      <w:bookmarkStart w:id="272" w:name="_Toc417649569"/>
      <w:bookmarkStart w:id="273" w:name="_Toc417650276"/>
      <w:bookmarkStart w:id="274" w:name="_Toc418001243"/>
      <w:bookmarkStart w:id="275" w:name="_Toc418003068"/>
      <w:bookmarkStart w:id="276" w:name="_Toc440354997"/>
      <w:bookmarkStart w:id="277" w:name="_Toc440355293"/>
      <w:bookmarkStart w:id="278" w:name="_Toc440374936"/>
      <w:bookmarkStart w:id="279" w:name="_Toc440375328"/>
      <w:bookmarkStart w:id="280" w:name="_Toc440375748"/>
      <w:bookmarkStart w:id="281" w:name="_Toc440634420"/>
      <w:bookmarkStart w:id="282" w:name="_Toc458428909"/>
      <w:bookmarkStart w:id="283" w:name="_Toc458432272"/>
      <w:bookmarkStart w:id="284" w:name="_Toc458432819"/>
      <w:bookmarkStart w:id="285" w:name="_Toc458432915"/>
      <w:bookmarkStart w:id="286" w:name="_Toc458514603"/>
      <w:bookmarkStart w:id="287" w:name="_Toc458515667"/>
      <w:bookmarkStart w:id="288" w:name="_Toc417645456"/>
      <w:bookmarkStart w:id="289" w:name="_Toc417648907"/>
      <w:bookmarkStart w:id="290" w:name="_Toc417649179"/>
      <w:bookmarkStart w:id="291" w:name="_Toc417649570"/>
      <w:bookmarkStart w:id="292" w:name="_Toc417650277"/>
      <w:bookmarkStart w:id="293" w:name="_Toc418001244"/>
      <w:bookmarkStart w:id="294" w:name="_Toc418003069"/>
      <w:bookmarkStart w:id="295" w:name="_Toc440354998"/>
      <w:bookmarkStart w:id="296" w:name="_Toc440355294"/>
      <w:bookmarkStart w:id="297" w:name="_Toc440374937"/>
      <w:bookmarkStart w:id="298" w:name="_Toc440375329"/>
      <w:bookmarkStart w:id="299" w:name="_Toc440375749"/>
      <w:bookmarkStart w:id="300" w:name="_Toc440634421"/>
      <w:bookmarkStart w:id="301" w:name="_Toc458428910"/>
      <w:bookmarkStart w:id="302" w:name="_Toc458432273"/>
      <w:bookmarkStart w:id="303" w:name="_Toc458432820"/>
      <w:bookmarkStart w:id="304" w:name="_Toc458432916"/>
      <w:bookmarkStart w:id="305" w:name="_Toc458514604"/>
      <w:bookmarkStart w:id="306" w:name="_Toc458515668"/>
      <w:bookmarkStart w:id="307" w:name="_Toc417645457"/>
      <w:bookmarkStart w:id="308" w:name="_Toc417648908"/>
      <w:bookmarkStart w:id="309" w:name="_Toc417649180"/>
      <w:bookmarkStart w:id="310" w:name="_Toc417649571"/>
      <w:bookmarkStart w:id="311" w:name="_Toc417650278"/>
      <w:bookmarkStart w:id="312" w:name="_Toc418001245"/>
      <w:bookmarkStart w:id="313" w:name="_Toc418003070"/>
      <w:bookmarkStart w:id="314" w:name="_Toc440354999"/>
      <w:bookmarkStart w:id="315" w:name="_Toc440355295"/>
      <w:bookmarkStart w:id="316" w:name="_Toc440374938"/>
      <w:bookmarkStart w:id="317" w:name="_Toc440375330"/>
      <w:bookmarkStart w:id="318" w:name="_Toc440375750"/>
      <w:bookmarkStart w:id="319" w:name="_Toc440634422"/>
      <w:bookmarkStart w:id="320" w:name="_Toc458428911"/>
      <w:bookmarkStart w:id="321" w:name="_Toc458432274"/>
      <w:bookmarkStart w:id="322" w:name="_Toc458432821"/>
      <w:bookmarkStart w:id="323" w:name="_Toc458432917"/>
      <w:bookmarkStart w:id="324" w:name="_Toc458514605"/>
      <w:bookmarkStart w:id="325" w:name="_Toc458515669"/>
      <w:bookmarkStart w:id="326" w:name="_Toc417645458"/>
      <w:bookmarkStart w:id="327" w:name="_Toc417648909"/>
      <w:bookmarkStart w:id="328" w:name="_Toc417649181"/>
      <w:bookmarkStart w:id="329" w:name="_Toc417649572"/>
      <w:bookmarkStart w:id="330" w:name="_Toc417650279"/>
      <w:bookmarkStart w:id="331" w:name="_Toc418001246"/>
      <w:bookmarkStart w:id="332" w:name="_Toc418003071"/>
      <w:bookmarkStart w:id="333" w:name="_Toc440355000"/>
      <w:bookmarkStart w:id="334" w:name="_Toc440355296"/>
      <w:bookmarkStart w:id="335" w:name="_Toc440374939"/>
      <w:bookmarkStart w:id="336" w:name="_Toc440375331"/>
      <w:bookmarkStart w:id="337" w:name="_Toc440375751"/>
      <w:bookmarkStart w:id="338" w:name="_Toc440634423"/>
      <w:bookmarkStart w:id="339" w:name="_Toc458428912"/>
      <w:bookmarkStart w:id="340" w:name="_Toc458432275"/>
      <w:bookmarkStart w:id="341" w:name="_Toc458432822"/>
      <w:bookmarkStart w:id="342" w:name="_Toc458432918"/>
      <w:bookmarkStart w:id="343" w:name="_Toc458514606"/>
      <w:bookmarkStart w:id="344" w:name="_Toc458515670"/>
      <w:bookmarkStart w:id="345" w:name="_Toc417645459"/>
      <w:bookmarkStart w:id="346" w:name="_Toc417648910"/>
      <w:bookmarkStart w:id="347" w:name="_Toc417649182"/>
      <w:bookmarkStart w:id="348" w:name="_Toc417649573"/>
      <w:bookmarkStart w:id="349" w:name="_Toc417650280"/>
      <w:bookmarkStart w:id="350" w:name="_Toc418001247"/>
      <w:bookmarkStart w:id="351" w:name="_Toc418003072"/>
      <w:bookmarkStart w:id="352" w:name="_Toc440355001"/>
      <w:bookmarkStart w:id="353" w:name="_Toc440355297"/>
      <w:bookmarkStart w:id="354" w:name="_Toc440374940"/>
      <w:bookmarkStart w:id="355" w:name="_Toc440375332"/>
      <w:bookmarkStart w:id="356" w:name="_Toc440375752"/>
      <w:bookmarkStart w:id="357" w:name="_Toc440634424"/>
      <w:bookmarkStart w:id="358" w:name="_Toc458428913"/>
      <w:bookmarkStart w:id="359" w:name="_Toc458432276"/>
      <w:bookmarkStart w:id="360" w:name="_Toc458432823"/>
      <w:bookmarkStart w:id="361" w:name="_Toc458432919"/>
      <w:bookmarkStart w:id="362" w:name="_Toc458514607"/>
      <w:bookmarkStart w:id="363" w:name="_Toc458515671"/>
      <w:bookmarkStart w:id="364" w:name="_Toc417645460"/>
      <w:bookmarkStart w:id="365" w:name="_Toc417648911"/>
      <w:bookmarkStart w:id="366" w:name="_Toc417649183"/>
      <w:bookmarkStart w:id="367" w:name="_Toc417649574"/>
      <w:bookmarkStart w:id="368" w:name="_Toc417650281"/>
      <w:bookmarkStart w:id="369" w:name="_Toc418001248"/>
      <w:bookmarkStart w:id="370" w:name="_Toc418003073"/>
      <w:bookmarkStart w:id="371" w:name="_Toc440355002"/>
      <w:bookmarkStart w:id="372" w:name="_Toc440355298"/>
      <w:bookmarkStart w:id="373" w:name="_Toc440374941"/>
      <w:bookmarkStart w:id="374" w:name="_Toc440375333"/>
      <w:bookmarkStart w:id="375" w:name="_Toc440375753"/>
      <w:bookmarkStart w:id="376" w:name="_Toc440634425"/>
      <w:bookmarkStart w:id="377" w:name="_Toc458428914"/>
      <w:bookmarkStart w:id="378" w:name="_Toc458432277"/>
      <w:bookmarkStart w:id="379" w:name="_Toc458432824"/>
      <w:bookmarkStart w:id="380" w:name="_Toc458432920"/>
      <w:bookmarkStart w:id="381" w:name="_Toc458514608"/>
      <w:bookmarkStart w:id="382" w:name="_Toc458515672"/>
      <w:bookmarkEnd w:id="188"/>
      <w:bookmarkEnd w:id="189"/>
      <w:bookmarkEnd w:id="190"/>
      <w:bookmarkEnd w:id="19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3" w:name="_Toc334097"/>
      <w:bookmarkEnd w:id="159"/>
      <w:bookmarkEnd w:id="160"/>
      <w:r w:rsidRPr="0014645C">
        <w:rPr>
          <w:b/>
          <w:color w:val="3C8A2E" w:themeColor="accent5"/>
          <w:sz w:val="24"/>
          <w:szCs w:val="24"/>
          <w:lang w:val="sk-SK"/>
        </w:rPr>
        <w:t>2.10.1 Časová oprávnenosť realizácie projektu</w:t>
      </w:r>
      <w:bookmarkEnd w:id="383"/>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4" w:name="_Toc418001250"/>
      <w:bookmarkStart w:id="385" w:name="_Toc418003075"/>
      <w:bookmarkStart w:id="386" w:name="_Toc334098"/>
      <w:bookmarkEnd w:id="384"/>
      <w:bookmarkEnd w:id="385"/>
      <w:r w:rsidRPr="0014645C">
        <w:rPr>
          <w:b/>
          <w:color w:val="3C8A2E" w:themeColor="accent5"/>
          <w:sz w:val="24"/>
          <w:szCs w:val="24"/>
          <w:lang w:val="sk-SK"/>
        </w:rPr>
        <w:t>2.10.2 Oprávnenosť z hľadiska súladu s HP</w:t>
      </w:r>
      <w:bookmarkEnd w:id="386"/>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7" w:name="_Toc418001252"/>
      <w:bookmarkStart w:id="388" w:name="_Toc418003077"/>
      <w:bookmarkStart w:id="389" w:name="_Toc334099"/>
      <w:bookmarkEnd w:id="387"/>
      <w:bookmarkEnd w:id="388"/>
      <w:r w:rsidRPr="0014645C">
        <w:rPr>
          <w:b/>
          <w:color w:val="3C8A2E" w:themeColor="accent5"/>
          <w:sz w:val="24"/>
          <w:szCs w:val="24"/>
          <w:lang w:val="sk-SK"/>
        </w:rPr>
        <w:t>2.10.3 Maximálna a minimálna výška pomoci</w:t>
      </w:r>
      <w:bookmarkEnd w:id="389"/>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90"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390"/>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91" w:name="_Toc418001255"/>
      <w:bookmarkStart w:id="392" w:name="_Toc418003080"/>
      <w:bookmarkStart w:id="393" w:name="_Toc440355007"/>
      <w:bookmarkStart w:id="394" w:name="_Toc440375338"/>
      <w:bookmarkStart w:id="395" w:name="_Toc458432925"/>
      <w:bookmarkStart w:id="396" w:name="_Toc334101"/>
      <w:bookmarkEnd w:id="391"/>
      <w:bookmarkEnd w:id="392"/>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3"/>
      <w:bookmarkEnd w:id="394"/>
      <w:bookmarkEnd w:id="395"/>
      <w:bookmarkEnd w:id="396"/>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7"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8" w:name="_Toc417648916"/>
      <w:bookmarkStart w:id="399" w:name="_Toc410400263"/>
      <w:bookmarkStart w:id="400" w:name="_Toc417132503"/>
      <w:bookmarkStart w:id="401" w:name="_Toc417648917"/>
      <w:bookmarkStart w:id="402" w:name="_Toc440355008"/>
      <w:bookmarkStart w:id="403" w:name="_Toc440375339"/>
      <w:bookmarkStart w:id="404" w:name="_Toc458432926"/>
      <w:bookmarkStart w:id="405" w:name="_Toc334102"/>
      <w:bookmarkEnd w:id="398"/>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9"/>
      <w:bookmarkEnd w:id="400"/>
      <w:bookmarkEnd w:id="401"/>
      <w:bookmarkEnd w:id="402"/>
      <w:bookmarkEnd w:id="403"/>
      <w:bookmarkEnd w:id="404"/>
      <w:bookmarkEnd w:id="405"/>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6" w:name="_Toc417132504"/>
      <w:bookmarkStart w:id="407" w:name="_Toc417648918"/>
      <w:bookmarkStart w:id="408" w:name="_Toc440355009"/>
      <w:bookmarkStart w:id="409" w:name="_Toc440375340"/>
      <w:bookmarkStart w:id="410" w:name="_Toc458432927"/>
    </w:p>
    <w:p w14:paraId="0718C469" w14:textId="5D3D7F8E" w:rsidR="0038504E" w:rsidRPr="0014645C" w:rsidRDefault="001F1018" w:rsidP="0038504E">
      <w:pPr>
        <w:pStyle w:val="Nadpis2"/>
        <w:spacing w:before="0" w:line="276" w:lineRule="auto"/>
        <w:rPr>
          <w:b/>
          <w:lang w:val="sk-SK"/>
        </w:rPr>
      </w:pPr>
      <w:bookmarkStart w:id="411"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11"/>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12" w:name="_Toc417132505"/>
      <w:bookmarkStart w:id="413" w:name="_Toc417648919"/>
      <w:bookmarkStart w:id="414" w:name="_Toc440355010"/>
      <w:bookmarkStart w:id="415" w:name="_Toc440375341"/>
      <w:bookmarkStart w:id="416" w:name="_Toc458432928"/>
      <w:bookmarkStart w:id="417" w:name="_Toc334104"/>
      <w:bookmarkEnd w:id="406"/>
      <w:bookmarkEnd w:id="407"/>
      <w:bookmarkEnd w:id="408"/>
      <w:bookmarkEnd w:id="409"/>
      <w:bookmarkEnd w:id="410"/>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12"/>
      <w:bookmarkEnd w:id="413"/>
      <w:bookmarkEnd w:id="414"/>
      <w:bookmarkEnd w:id="415"/>
      <w:bookmarkEnd w:id="416"/>
      <w:bookmarkEnd w:id="417"/>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8"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19" w:name="_Toc334105"/>
      <w:r w:rsidRPr="0014645C">
        <w:rPr>
          <w:b/>
          <w:lang w:val="sk-SK"/>
        </w:rPr>
        <w:t>3.2 Pokyny pre vyplnenie formulára ŽoNFP a príloh</w:t>
      </w:r>
      <w:bookmarkEnd w:id="419"/>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20" w:name="_Toc417132507"/>
      <w:bookmarkStart w:id="421" w:name="_Toc417648921"/>
      <w:bookmarkStart w:id="422" w:name="_Toc440355012"/>
      <w:bookmarkStart w:id="423"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20"/>
      <w:bookmarkEnd w:id="421"/>
      <w:bookmarkEnd w:id="422"/>
      <w:bookmarkEnd w:id="423"/>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4" w:name="_Toc334106"/>
      <w:r w:rsidRPr="0014645C">
        <w:rPr>
          <w:b/>
          <w:color w:val="3C8A2E" w:themeColor="accent5"/>
          <w:sz w:val="24"/>
          <w:szCs w:val="24"/>
          <w:lang w:val="sk-SK"/>
        </w:rPr>
        <w:t>3.2.1 Všeobecné ustanovenia k niektorým typom výdavkov</w:t>
      </w:r>
      <w:bookmarkEnd w:id="424"/>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5" w:name="_Ref457287479"/>
      <w:r w:rsidRPr="0014645C">
        <w:rPr>
          <w:rStyle w:val="Odkaznapoznmkupodiarou"/>
          <w:rFonts w:cs="Arial"/>
          <w:b w:val="0"/>
          <w:color w:val="000000" w:themeColor="text1"/>
          <w:sz w:val="19"/>
          <w:szCs w:val="19"/>
          <w:lang w:val="sk-SK"/>
        </w:rPr>
        <w:footnoteReference w:id="56"/>
      </w:r>
      <w:bookmarkEnd w:id="425"/>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ins w:id="426" w:author="Miruška Hrabčáková" w:date="2019-05-14T10:46:00Z">
        <w:r w:rsidR="000E1442" w:rsidRPr="000E1442">
          <w:rPr>
            <w:rStyle w:val="Odkaznapoznmkupodiarou"/>
            <w:rFonts w:cs="Arial"/>
            <w:b w:val="0"/>
            <w:color w:val="000000" w:themeColor="text1"/>
            <w:sz w:val="19"/>
            <w:szCs w:val="19"/>
            <w:lang w:val="sk-SK"/>
          </w:rPr>
          <w:t>55</w:t>
        </w:r>
      </w:ins>
      <w:del w:id="427" w:author="Miruška Hrabčáková" w:date="2019-05-14T10:46:00Z">
        <w:r w:rsidR="00040949" w:rsidRPr="0014645C" w:rsidDel="000E1442">
          <w:rPr>
            <w:rStyle w:val="Odkaznapoznmkupodiarou"/>
            <w:rFonts w:cs="Arial"/>
            <w:b w:val="0"/>
            <w:color w:val="000000" w:themeColor="text1"/>
            <w:sz w:val="19"/>
            <w:szCs w:val="19"/>
            <w:lang w:val="sk-SK"/>
          </w:rPr>
          <w:delText>53</w:delText>
        </w:r>
      </w:del>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54596AD5"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3263366A"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lastRenderedPageBreak/>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w:t>
      </w:r>
      <w:r w:rsidRPr="0014645C">
        <w:rPr>
          <w:rFonts w:ascii="Arial" w:hAnsi="Arial" w:cs="Arial"/>
          <w:sz w:val="19"/>
          <w:szCs w:val="19"/>
          <w:lang w:val="sk-SK"/>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 xml:space="preserve">voliť výstižné názvy podpoložiek, neodporúča sa položky pomenovať príliš konkrétne. Napr. podpoložka rozpočtu </w:t>
      </w:r>
      <w:r w:rsidRPr="0014645C">
        <w:rPr>
          <w:rFonts w:ascii="Arial" w:hAnsi="Arial" w:cs="Arial"/>
          <w:sz w:val="19"/>
          <w:szCs w:val="19"/>
          <w:lang w:val="sk-SK"/>
        </w:rPr>
        <w:lastRenderedPageBreak/>
        <w:t>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8" w:name="_Toc417082820"/>
      <w:bookmarkStart w:id="429" w:name="_Toc417132510"/>
      <w:bookmarkStart w:id="430" w:name="_Toc417648923"/>
      <w:bookmarkStart w:id="431" w:name="_Toc440355014"/>
      <w:bookmarkStart w:id="432" w:name="_Toc440375345"/>
      <w:bookmarkStart w:id="433" w:name="_Toc458432931"/>
      <w:bookmarkEnd w:id="428"/>
    </w:p>
    <w:p w14:paraId="15B0CF43" w14:textId="10CC989B" w:rsidR="006069FC" w:rsidRPr="0014645C" w:rsidRDefault="00953D2E" w:rsidP="00551D65">
      <w:pPr>
        <w:pStyle w:val="Nadpis2"/>
        <w:spacing w:line="480" w:lineRule="auto"/>
        <w:rPr>
          <w:b/>
          <w:lang w:val="sk-SK"/>
        </w:rPr>
      </w:pPr>
      <w:bookmarkStart w:id="434"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8"/>
      <w:bookmarkEnd w:id="429"/>
      <w:bookmarkEnd w:id="430"/>
      <w:bookmarkEnd w:id="431"/>
      <w:bookmarkEnd w:id="432"/>
      <w:bookmarkEnd w:id="433"/>
      <w:bookmarkEnd w:id="434"/>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5" w:name="_Toc413832245"/>
      <w:bookmarkStart w:id="436" w:name="_Toc417132511"/>
      <w:bookmarkStart w:id="437" w:name="_Toc417648924"/>
      <w:bookmarkStart w:id="438" w:name="_Toc440355015"/>
      <w:bookmarkStart w:id="439" w:name="_Toc440375346"/>
      <w:bookmarkStart w:id="440"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41"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35"/>
      <w:bookmarkEnd w:id="436"/>
      <w:bookmarkEnd w:id="437"/>
      <w:bookmarkEnd w:id="438"/>
      <w:bookmarkEnd w:id="439"/>
      <w:bookmarkEnd w:id="440"/>
      <w:bookmarkEnd w:id="441"/>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42" w:name="_Toc418003090"/>
      <w:bookmarkStart w:id="443" w:name="_Toc417132512"/>
      <w:bookmarkStart w:id="444" w:name="_Toc417648925"/>
      <w:bookmarkStart w:id="445" w:name="_Toc440355016"/>
      <w:bookmarkStart w:id="446" w:name="_Toc440375347"/>
      <w:bookmarkStart w:id="447" w:name="_Toc458432933"/>
      <w:bookmarkStart w:id="448" w:name="_Toc334109"/>
      <w:bookmarkEnd w:id="442"/>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43"/>
      <w:bookmarkEnd w:id="444"/>
      <w:bookmarkEnd w:id="445"/>
      <w:bookmarkEnd w:id="446"/>
      <w:bookmarkEnd w:id="447"/>
      <w:bookmarkEnd w:id="448"/>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9" w:name="_Toc417132513"/>
      <w:bookmarkStart w:id="450" w:name="_Toc417648926"/>
      <w:bookmarkStart w:id="451" w:name="_Toc440355017"/>
      <w:bookmarkStart w:id="452" w:name="_Toc440375348"/>
      <w:bookmarkStart w:id="453" w:name="_Toc458432934"/>
      <w:bookmarkStart w:id="454" w:name="_Toc334110"/>
      <w:r w:rsidRPr="0014645C">
        <w:rPr>
          <w:i w:val="0"/>
          <w:lang w:val="sk-SK"/>
        </w:rPr>
        <w:lastRenderedPageBreak/>
        <w:t>Postup schvaľovania ŽoNFP</w:t>
      </w:r>
      <w:bookmarkEnd w:id="449"/>
      <w:bookmarkEnd w:id="450"/>
      <w:bookmarkEnd w:id="451"/>
      <w:bookmarkEnd w:id="452"/>
      <w:bookmarkEnd w:id="453"/>
      <w:bookmarkEnd w:id="454"/>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5" w:name="_Toc413832248"/>
      <w:bookmarkStart w:id="456" w:name="_Toc417132514"/>
      <w:bookmarkStart w:id="457" w:name="_Toc417648927"/>
      <w:bookmarkStart w:id="458" w:name="_Toc440355018"/>
      <w:bookmarkStart w:id="459" w:name="_Toc440375349"/>
      <w:bookmarkStart w:id="460"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61" w:name="_Toc334111"/>
      <w:r w:rsidRPr="0014645C">
        <w:rPr>
          <w:b/>
          <w:lang w:val="sk-SK"/>
        </w:rPr>
        <w:t>4.1</w:t>
      </w:r>
      <w:r w:rsidR="00400B1E" w:rsidRPr="0014645C">
        <w:rPr>
          <w:b/>
          <w:lang w:val="sk-SK"/>
        </w:rPr>
        <w:tab/>
      </w:r>
      <w:r w:rsidR="00F220F5" w:rsidRPr="0014645C">
        <w:rPr>
          <w:b/>
          <w:lang w:val="sk-SK"/>
        </w:rPr>
        <w:t>Administratívne overenie ŽoNFP</w:t>
      </w:r>
      <w:bookmarkEnd w:id="455"/>
      <w:bookmarkEnd w:id="456"/>
      <w:bookmarkEnd w:id="457"/>
      <w:bookmarkEnd w:id="458"/>
      <w:bookmarkEnd w:id="459"/>
      <w:bookmarkEnd w:id="460"/>
      <w:bookmarkEnd w:id="461"/>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62" w:name="_Toc413832249"/>
      <w:bookmarkStart w:id="463" w:name="_Toc417132515"/>
      <w:bookmarkStart w:id="464" w:name="_Toc417648928"/>
      <w:bookmarkStart w:id="465" w:name="_Toc440355019"/>
      <w:bookmarkStart w:id="466" w:name="_Toc440375350"/>
      <w:bookmarkStart w:id="467" w:name="_Toc458432936"/>
      <w:bookmarkStart w:id="468" w:name="_Toc334112"/>
      <w:r w:rsidRPr="0014645C">
        <w:rPr>
          <w:b/>
          <w:lang w:val="sk-SK"/>
        </w:rPr>
        <w:t>4.2</w:t>
      </w:r>
      <w:r w:rsidR="00400B1E" w:rsidRPr="0014645C">
        <w:rPr>
          <w:b/>
          <w:lang w:val="sk-SK"/>
        </w:rPr>
        <w:tab/>
      </w:r>
      <w:r w:rsidR="00F220F5" w:rsidRPr="0014645C">
        <w:rPr>
          <w:b/>
          <w:lang w:val="sk-SK"/>
        </w:rPr>
        <w:t>Odborné hodnotenie ŽoNFP</w:t>
      </w:r>
      <w:bookmarkEnd w:id="462"/>
      <w:bookmarkEnd w:id="463"/>
      <w:bookmarkEnd w:id="464"/>
      <w:bookmarkEnd w:id="465"/>
      <w:bookmarkEnd w:id="466"/>
      <w:bookmarkEnd w:id="467"/>
      <w:bookmarkEnd w:id="468"/>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9" w:name="_Toc413832250"/>
      <w:bookmarkStart w:id="470" w:name="_Toc417132516"/>
      <w:bookmarkStart w:id="471" w:name="_Toc417648929"/>
      <w:bookmarkStart w:id="472" w:name="_Toc440355020"/>
      <w:bookmarkStart w:id="473" w:name="_Toc440375351"/>
      <w:bookmarkStart w:id="474"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475" w:name="_Toc334113"/>
      <w:r w:rsidRPr="0014645C">
        <w:rPr>
          <w:b/>
          <w:lang w:val="sk-SK"/>
        </w:rPr>
        <w:t>4.3</w:t>
      </w:r>
      <w:r w:rsidR="00400B1E" w:rsidRPr="0014645C">
        <w:rPr>
          <w:b/>
          <w:lang w:val="sk-SK"/>
        </w:rPr>
        <w:tab/>
      </w:r>
      <w:r w:rsidR="00F220F5" w:rsidRPr="0014645C">
        <w:rPr>
          <w:b/>
          <w:lang w:val="sk-SK"/>
        </w:rPr>
        <w:t>Vydávanie rozhodnutia</w:t>
      </w:r>
      <w:bookmarkEnd w:id="469"/>
      <w:r w:rsidR="00D86ED1" w:rsidRPr="0014645C">
        <w:rPr>
          <w:b/>
          <w:lang w:val="sk-SK"/>
        </w:rPr>
        <w:t xml:space="preserve"> a zverejňovanie</w:t>
      </w:r>
      <w:bookmarkEnd w:id="470"/>
      <w:bookmarkEnd w:id="471"/>
      <w:bookmarkEnd w:id="472"/>
      <w:bookmarkEnd w:id="473"/>
      <w:bookmarkEnd w:id="474"/>
      <w:bookmarkEnd w:id="475"/>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6" w:name="_Toc413832252"/>
      <w:bookmarkStart w:id="477" w:name="_Toc417132517"/>
      <w:bookmarkStart w:id="478" w:name="_Toc417648930"/>
      <w:bookmarkStart w:id="479" w:name="_Toc440355021"/>
      <w:bookmarkStart w:id="480" w:name="_Toc440375352"/>
      <w:bookmarkStart w:id="481" w:name="_Toc458432938"/>
      <w:bookmarkStart w:id="482" w:name="_Toc334114"/>
      <w:r w:rsidRPr="0014645C">
        <w:rPr>
          <w:b/>
          <w:lang w:val="sk-SK"/>
        </w:rPr>
        <w:t>4.4</w:t>
      </w:r>
      <w:r w:rsidR="00400B1E" w:rsidRPr="0014645C">
        <w:rPr>
          <w:b/>
          <w:lang w:val="sk-SK"/>
        </w:rPr>
        <w:tab/>
      </w:r>
      <w:r w:rsidR="00F220F5" w:rsidRPr="0014645C">
        <w:rPr>
          <w:b/>
          <w:lang w:val="sk-SK"/>
        </w:rPr>
        <w:t>Opravné prostriedky</w:t>
      </w:r>
      <w:bookmarkEnd w:id="476"/>
      <w:bookmarkEnd w:id="477"/>
      <w:bookmarkEnd w:id="478"/>
      <w:bookmarkEnd w:id="479"/>
      <w:bookmarkEnd w:id="480"/>
      <w:bookmarkEnd w:id="481"/>
      <w:bookmarkEnd w:id="482"/>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83" w:name="_Toc413832253"/>
      <w:bookmarkStart w:id="484" w:name="_Toc417132518"/>
      <w:bookmarkStart w:id="485" w:name="_Toc417648931"/>
      <w:bookmarkStart w:id="486" w:name="_Toc440355022"/>
      <w:bookmarkStart w:id="487" w:name="_Toc440375353"/>
      <w:bookmarkStart w:id="488"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489"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83"/>
      <w:bookmarkEnd w:id="484"/>
      <w:bookmarkEnd w:id="485"/>
      <w:bookmarkEnd w:id="486"/>
      <w:bookmarkEnd w:id="487"/>
      <w:bookmarkEnd w:id="488"/>
      <w:bookmarkEnd w:id="489"/>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90" w:name="_Toc413832254"/>
      <w:bookmarkStart w:id="491" w:name="_Toc417132519"/>
      <w:bookmarkStart w:id="492" w:name="_Toc417648932"/>
      <w:bookmarkStart w:id="493" w:name="_Toc440355023"/>
      <w:bookmarkStart w:id="494" w:name="_Toc440375354"/>
      <w:bookmarkStart w:id="495" w:name="_Toc458432940"/>
      <w:bookmarkStart w:id="496"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90"/>
      <w:bookmarkEnd w:id="491"/>
      <w:bookmarkEnd w:id="492"/>
      <w:bookmarkEnd w:id="493"/>
      <w:bookmarkEnd w:id="494"/>
      <w:bookmarkEnd w:id="495"/>
      <w:bookmarkEnd w:id="496"/>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7" w:name="_Toc413832255"/>
      <w:bookmarkStart w:id="498" w:name="_Toc417132520"/>
      <w:bookmarkStart w:id="499" w:name="_Toc417648933"/>
      <w:bookmarkStart w:id="500" w:name="_Toc440355024"/>
      <w:bookmarkStart w:id="501" w:name="_Toc440375355"/>
      <w:bookmarkStart w:id="502" w:name="_Toc458432941"/>
      <w:bookmarkStart w:id="503"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7"/>
      <w:bookmarkEnd w:id="498"/>
      <w:bookmarkEnd w:id="499"/>
      <w:bookmarkEnd w:id="500"/>
      <w:bookmarkEnd w:id="501"/>
      <w:bookmarkEnd w:id="502"/>
      <w:bookmarkEnd w:id="503"/>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04" w:name="_Toc417132521"/>
      <w:bookmarkStart w:id="505" w:name="_Toc417648934"/>
      <w:bookmarkStart w:id="506" w:name="_Toc440355025"/>
      <w:bookmarkStart w:id="507" w:name="_Toc440375356"/>
      <w:bookmarkStart w:id="508" w:name="_Toc458432942"/>
      <w:bookmarkStart w:id="509" w:name="_Toc334118"/>
      <w:r w:rsidRPr="0014645C">
        <w:rPr>
          <w:i w:val="0"/>
          <w:lang w:val="sk-SK"/>
        </w:rPr>
        <w:lastRenderedPageBreak/>
        <w:t>Informácia o horizontálnych princípoch</w:t>
      </w:r>
      <w:bookmarkEnd w:id="504"/>
      <w:bookmarkEnd w:id="505"/>
      <w:bookmarkEnd w:id="506"/>
      <w:bookmarkEnd w:id="507"/>
      <w:bookmarkEnd w:id="508"/>
      <w:bookmarkEnd w:id="509"/>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10" w:name="_Toc417648936"/>
      <w:bookmarkStart w:id="511" w:name="_Toc417132522"/>
      <w:bookmarkStart w:id="512" w:name="_Toc417648937"/>
      <w:bookmarkStart w:id="513" w:name="_Toc440355026"/>
      <w:bookmarkStart w:id="514" w:name="_Toc440375357"/>
      <w:bookmarkStart w:id="515" w:name="_Toc458432943"/>
      <w:bookmarkStart w:id="516" w:name="_Toc334119"/>
      <w:bookmarkEnd w:id="510"/>
      <w:r w:rsidRPr="0014645C">
        <w:rPr>
          <w:i w:val="0"/>
          <w:lang w:val="sk-SK"/>
        </w:rPr>
        <w:lastRenderedPageBreak/>
        <w:t>Uzavretie zmluvy o </w:t>
      </w:r>
      <w:r w:rsidR="003C3D5D" w:rsidRPr="0014645C">
        <w:rPr>
          <w:i w:val="0"/>
          <w:lang w:val="sk-SK"/>
        </w:rPr>
        <w:t>NFP</w:t>
      </w:r>
      <w:bookmarkEnd w:id="511"/>
      <w:bookmarkEnd w:id="512"/>
      <w:bookmarkEnd w:id="513"/>
      <w:bookmarkEnd w:id="514"/>
      <w:bookmarkEnd w:id="515"/>
      <w:bookmarkEnd w:id="516"/>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7" w:name="_Toc440355027"/>
      <w:bookmarkStart w:id="518" w:name="_Toc440374966"/>
      <w:bookmarkStart w:id="519" w:name="_Toc440634450"/>
      <w:bookmarkStart w:id="520" w:name="_Toc440355028"/>
      <w:bookmarkStart w:id="521" w:name="_Toc440374967"/>
      <w:bookmarkStart w:id="522" w:name="_Toc440634451"/>
      <w:bookmarkStart w:id="523" w:name="_Toc440355029"/>
      <w:bookmarkStart w:id="524" w:name="_Toc440374968"/>
      <w:bookmarkStart w:id="525" w:name="_Toc440634452"/>
      <w:bookmarkStart w:id="526" w:name="_Toc440355030"/>
      <w:bookmarkStart w:id="527" w:name="_Toc440374969"/>
      <w:bookmarkStart w:id="528" w:name="_Toc440634453"/>
      <w:bookmarkStart w:id="529" w:name="_Toc440355031"/>
      <w:bookmarkStart w:id="530" w:name="_Toc440374970"/>
      <w:bookmarkStart w:id="531" w:name="_Toc440634454"/>
      <w:bookmarkStart w:id="532" w:name="_Toc440355032"/>
      <w:bookmarkStart w:id="533" w:name="_Toc440374971"/>
      <w:bookmarkStart w:id="534" w:name="_Toc440634455"/>
      <w:bookmarkStart w:id="535" w:name="_Toc440355033"/>
      <w:bookmarkStart w:id="536" w:name="_Toc440374972"/>
      <w:bookmarkStart w:id="537" w:name="_Toc440634456"/>
      <w:bookmarkStart w:id="538" w:name="_Toc440355034"/>
      <w:bookmarkStart w:id="539" w:name="_Toc440374973"/>
      <w:bookmarkStart w:id="540" w:name="_Toc440634457"/>
      <w:bookmarkStart w:id="541" w:name="_Toc417132523"/>
      <w:bookmarkStart w:id="542" w:name="_Toc417648938"/>
      <w:bookmarkStart w:id="543" w:name="_Toc440355035"/>
      <w:bookmarkStart w:id="544" w:name="_Toc440375358"/>
      <w:bookmarkStart w:id="545" w:name="_Toc458432944"/>
      <w:bookmarkStart w:id="546" w:name="_Toc334120"/>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41"/>
      <w:bookmarkEnd w:id="542"/>
      <w:bookmarkEnd w:id="543"/>
      <w:bookmarkEnd w:id="544"/>
      <w:bookmarkEnd w:id="545"/>
      <w:bookmarkEnd w:id="546"/>
    </w:p>
    <w:p w14:paraId="55B75C3D" w14:textId="3F3FCCB6" w:rsidR="00FA7A4F" w:rsidRPr="0014645C" w:rsidRDefault="00FA7A4F" w:rsidP="00FA7A4F">
      <w:pPr>
        <w:pStyle w:val="Nadpis2"/>
        <w:spacing w:line="480" w:lineRule="auto"/>
        <w:rPr>
          <w:rFonts w:ascii="Arial" w:hAnsi="Arial" w:cs="Arial"/>
          <w:b/>
          <w:szCs w:val="24"/>
          <w:lang w:val="sk-SK"/>
        </w:rPr>
      </w:pPr>
      <w:bookmarkStart w:id="547" w:name="_Toc334121"/>
      <w:r w:rsidRPr="0014645C">
        <w:rPr>
          <w:rFonts w:ascii="Arial" w:hAnsi="Arial" w:cs="Arial"/>
          <w:b/>
          <w:szCs w:val="24"/>
          <w:lang w:val="sk-SK"/>
        </w:rPr>
        <w:t>7.1 Žiadateľ (potenciálny prijímateľ)</w:t>
      </w:r>
      <w:bookmarkEnd w:id="547"/>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48" w:name="_Toc334122"/>
      <w:r w:rsidRPr="0014645C">
        <w:rPr>
          <w:b/>
          <w:lang w:val="sk-SK"/>
        </w:rPr>
        <w:t>7.2 Na úrovni CKO</w:t>
      </w:r>
      <w:bookmarkEnd w:id="548"/>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9" w:name="_Toc440355038"/>
      <w:bookmarkStart w:id="550" w:name="_Toc440375361"/>
      <w:bookmarkStart w:id="551" w:name="_Toc458432947"/>
      <w:bookmarkStart w:id="552" w:name="_Toc334123"/>
      <w:r w:rsidRPr="0014645C">
        <w:rPr>
          <w:b/>
          <w:lang w:val="sk-SK"/>
        </w:rPr>
        <w:t>7.3</w:t>
      </w:r>
      <w:r w:rsidRPr="0014645C">
        <w:rPr>
          <w:b/>
          <w:lang w:val="sk-SK"/>
        </w:rPr>
        <w:tab/>
      </w:r>
      <w:r w:rsidR="009408CE" w:rsidRPr="0014645C">
        <w:rPr>
          <w:b/>
          <w:lang w:val="sk-SK"/>
        </w:rPr>
        <w:t>Na úrovni RO</w:t>
      </w:r>
      <w:bookmarkEnd w:id="549"/>
      <w:bookmarkEnd w:id="550"/>
      <w:bookmarkEnd w:id="551"/>
      <w:bookmarkEnd w:id="552"/>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53" w:name="_Toc440372893"/>
      <w:bookmarkStart w:id="554" w:name="_Toc440375362"/>
      <w:bookmarkStart w:id="555" w:name="_Toc458432948"/>
      <w:bookmarkStart w:id="556" w:name="_Toc334124"/>
      <w:bookmarkStart w:id="557" w:name="_Toc440355039"/>
      <w:r w:rsidRPr="0014645C">
        <w:rPr>
          <w:rFonts w:ascii="Arial" w:hAnsi="Arial" w:cs="Arial"/>
          <w:i w:val="0"/>
          <w:lang w:val="sk-SK"/>
        </w:rPr>
        <w:lastRenderedPageBreak/>
        <w:t>Prechodné a záverečné ustanovenia</w:t>
      </w:r>
      <w:bookmarkEnd w:id="553"/>
      <w:bookmarkEnd w:id="554"/>
      <w:bookmarkEnd w:id="555"/>
      <w:bookmarkEnd w:id="556"/>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8" w:name="_Toc440375363"/>
      <w:bookmarkStart w:id="559" w:name="_Toc458432949"/>
      <w:bookmarkStart w:id="560" w:name="_Toc334125"/>
      <w:r w:rsidRPr="0014645C">
        <w:rPr>
          <w:i w:val="0"/>
          <w:lang w:val="sk-SK"/>
        </w:rPr>
        <w:lastRenderedPageBreak/>
        <w:t>Prílohy</w:t>
      </w:r>
      <w:bookmarkEnd w:id="557"/>
      <w:bookmarkEnd w:id="558"/>
      <w:bookmarkEnd w:id="559"/>
      <w:bookmarkEnd w:id="560"/>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800AA" w14:textId="77777777" w:rsidR="000A75F0" w:rsidRDefault="000A75F0">
      <w:r>
        <w:separator/>
      </w:r>
    </w:p>
    <w:p w14:paraId="7EEE3266" w14:textId="77777777" w:rsidR="000A75F0" w:rsidRDefault="000A75F0"/>
  </w:endnote>
  <w:endnote w:type="continuationSeparator" w:id="0">
    <w:p w14:paraId="7AF9E783" w14:textId="77777777" w:rsidR="000A75F0" w:rsidRDefault="000A75F0">
      <w:r>
        <w:continuationSeparator/>
      </w:r>
    </w:p>
    <w:p w14:paraId="60337BA2" w14:textId="77777777" w:rsidR="000A75F0" w:rsidRDefault="000A75F0"/>
  </w:endnote>
  <w:endnote w:type="continuationNotice" w:id="1">
    <w:p w14:paraId="4ABDFE0A" w14:textId="77777777" w:rsidR="000A75F0" w:rsidRDefault="000A7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0E1442">
          <w:rPr>
            <w:noProof/>
          </w:rPr>
          <w:t>88</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9C025" w14:textId="77777777" w:rsidR="000A75F0" w:rsidRDefault="000A75F0">
      <w:r>
        <w:separator/>
      </w:r>
    </w:p>
    <w:p w14:paraId="333D1B17" w14:textId="77777777" w:rsidR="000A75F0" w:rsidRDefault="000A75F0"/>
  </w:footnote>
  <w:footnote w:type="continuationSeparator" w:id="0">
    <w:p w14:paraId="58ACB946" w14:textId="77777777" w:rsidR="000A75F0" w:rsidRDefault="000A75F0">
      <w:r>
        <w:continuationSeparator/>
      </w:r>
    </w:p>
    <w:p w14:paraId="754C9A6D" w14:textId="77777777" w:rsidR="000A75F0" w:rsidRDefault="000A75F0"/>
  </w:footnote>
  <w:footnote w:type="continuationNotice" w:id="1">
    <w:p w14:paraId="5CF4CD75" w14:textId="77777777" w:rsidR="000A75F0" w:rsidRDefault="000A75F0"/>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EF1C40" w:rsidRPr="00A11896" w:rsidRDefault="00EF1C40"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w:t>
      </w:r>
      <w:r w:rsidR="00EE0676">
        <w:rPr>
          <w:sz w:val="16"/>
          <w:szCs w:val="20"/>
          <w:lang w:val="sk-SK"/>
        </w:rPr>
        <w:t>ich</w:t>
      </w:r>
      <w:r>
        <w:rPr>
          <w:sz w:val="16"/>
          <w:szCs w:val="20"/>
          <w:lang w:val="sk-SK"/>
        </w:rPr>
        <w:t xml:space="preserve"> s realizáciou navrhnutých aktivít projektu, je žiadateľ povinný okrem údajov v mzdovej politike predložiť v rámci dokumentácie ŽoNFP aj všetky súvisiace podklady</w:t>
      </w:r>
      <w:r w:rsidR="00B104B0">
        <w:rPr>
          <w:sz w:val="16"/>
          <w:szCs w:val="20"/>
          <w:lang w:val="sk-SK"/>
        </w:rPr>
        <w:t xml:space="preserve"> a záznamy dokumentov k zdokladovaniu ekvivalentných činností (služieb) a štatistických údajov, ktorými žiadateľ preukazuje svoju mzdovú politiku.</w:t>
      </w:r>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sidR="004F0878">
        <w:rPr>
          <w:szCs w:val="16"/>
          <w:lang w:val="sk-SK"/>
        </w:rPr>
        <w:t xml:space="preserve"> alebo žiadateľa dopytovo-orientovaného projektu</w:t>
      </w:r>
      <w:r w:rsidR="00C11901">
        <w:rPr>
          <w:szCs w:val="16"/>
          <w:lang w:val="sk-SK"/>
        </w:rPr>
        <w:t>, ktorý je subjektom verejnej správy</w:t>
      </w:r>
      <w:r w:rsidRPr="00E1641D">
        <w:rPr>
          <w:szCs w:val="16"/>
          <w:lang w:val="sk-SK"/>
        </w:rPr>
        <w:t xml:space="preserve">.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1F7CF9-BD63-4454-B0DB-39168418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88</Pages>
  <Words>35131</Words>
  <Characters>200250</Characters>
  <Application>Microsoft Office Word</Application>
  <DocSecurity>0</DocSecurity>
  <Lines>1668</Lines>
  <Paragraphs>469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5</cp:revision>
  <cp:lastPrinted>2019-05-14T08:46:00Z</cp:lastPrinted>
  <dcterms:created xsi:type="dcterms:W3CDTF">2019-05-14T08:44:00Z</dcterms:created>
  <dcterms:modified xsi:type="dcterms:W3CDTF">2019-05-14T08:48:00Z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